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C12A1D"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C12A1D">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sidRPr="00C12A1D">
        <w:rPr>
          <w:rFonts w:ascii="Trebuchet MS" w:eastAsia="Times New Roman" w:hAnsi="Trebuchet MS" w:cs="Times New Roman"/>
          <w:sz w:val="20"/>
          <w:szCs w:val="20"/>
          <w:lang w:val="ro-RO" w:eastAsia="ro-RO"/>
        </w:rPr>
        <w:t>/lider de parteneriat</w:t>
      </w:r>
      <w:r w:rsidRPr="00C12A1D">
        <w:rPr>
          <w:rFonts w:ascii="Trebuchet MS" w:eastAsia="Times New Roman" w:hAnsi="Trebuchet MS" w:cs="Times New Roman"/>
          <w:sz w:val="20"/>
          <w:szCs w:val="20"/>
          <w:lang w:val="ro-RO" w:eastAsia="ro-RO"/>
        </w:rPr>
        <w:t>), confirm că informaţiile inclu</w:t>
      </w:r>
      <w:r w:rsidR="00E90603" w:rsidRPr="00C12A1D">
        <w:rPr>
          <w:rFonts w:ascii="Trebuchet MS" w:eastAsia="Times New Roman" w:hAnsi="Trebuchet MS" w:cs="Times New Roman"/>
          <w:sz w:val="20"/>
          <w:szCs w:val="20"/>
          <w:lang w:val="ro-RO" w:eastAsia="ro-RO"/>
        </w:rPr>
        <w:t>se în  cererea de finanțare (denumire)</w:t>
      </w:r>
      <w:r w:rsidRPr="00C12A1D">
        <w:rPr>
          <w:rFonts w:ascii="Trebuchet MS" w:eastAsia="Times New Roman" w:hAnsi="Trebuchet MS" w:cs="Times New Roman"/>
          <w:sz w:val="20"/>
          <w:szCs w:val="20"/>
          <w:lang w:val="ro-RO" w:eastAsia="ro-RO"/>
        </w:rPr>
        <w:t xml:space="preserve"> şi detaliile prezentate în </w:t>
      </w:r>
      <w:r w:rsidR="00E90603" w:rsidRPr="00C12A1D">
        <w:rPr>
          <w:rFonts w:ascii="Trebuchet MS" w:eastAsia="Times New Roman" w:hAnsi="Trebuchet MS" w:cs="Times New Roman"/>
          <w:sz w:val="20"/>
          <w:szCs w:val="20"/>
          <w:lang w:val="ro-RO" w:eastAsia="ro-RO"/>
        </w:rPr>
        <w:t>documentele anexate</w:t>
      </w:r>
      <w:r w:rsidRPr="00C12A1D">
        <w:rPr>
          <w:rFonts w:ascii="Trebuchet MS" w:eastAsia="Times New Roman" w:hAnsi="Trebuchet MS" w:cs="Times New Roman"/>
          <w:sz w:val="20"/>
          <w:szCs w:val="20"/>
          <w:lang w:val="ro-RO" w:eastAsia="ro-RO"/>
        </w:rPr>
        <w:t xml:space="preserve"> sunt corecte, iar asistenţa financiară pentru care am aplicat este necesară proiectului pentru a se derula conform descrierii. </w:t>
      </w:r>
    </w:p>
    <w:p w:rsidR="00F27B39" w:rsidRPr="00C12A1D"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C12A1D"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C12A1D">
        <w:rPr>
          <w:rFonts w:ascii="Trebuchet MS" w:eastAsia="Times New Roman" w:hAnsi="Trebuchet MS" w:cs="Times New Roman"/>
          <w:sz w:val="20"/>
          <w:szCs w:val="20"/>
          <w:lang w:val="ro-RO" w:eastAsia="ro-RO"/>
        </w:rPr>
        <w:t xml:space="preserve">Confirm că am luat cunoștintă de toate prevederile ghidului aplicabil apelului de proiecte cu nr. </w:t>
      </w:r>
      <w:r w:rsidR="00C12A1D" w:rsidRPr="00C12A1D">
        <w:rPr>
          <w:rFonts w:ascii="Trebuchet MS" w:eastAsia="Times New Roman" w:hAnsi="Trebuchet MS" w:cs="Times New Roman"/>
          <w:sz w:val="20"/>
          <w:szCs w:val="20"/>
          <w:lang w:val="ro-RO" w:eastAsia="ro-RO"/>
        </w:rPr>
        <w:t xml:space="preserve">PR </w:t>
      </w:r>
      <w:r w:rsidR="003A4E4F" w:rsidRPr="002C4803">
        <w:rPr>
          <w:rFonts w:cs="Calibri"/>
          <w:b/>
          <w:spacing w:val="-2"/>
          <w:sz w:val="16"/>
          <w:szCs w:val="16"/>
          <w:lang w:val="pt-BR"/>
        </w:rPr>
        <w:t>PR SV/1/</w:t>
      </w:r>
      <w:r w:rsidR="003A4E4F">
        <w:rPr>
          <w:rFonts w:cs="Calibri"/>
          <w:b/>
          <w:spacing w:val="-2"/>
          <w:sz w:val="16"/>
          <w:szCs w:val="16"/>
          <w:lang w:val="pt-BR"/>
        </w:rPr>
        <w:t>3A</w:t>
      </w:r>
      <w:r w:rsidR="003A4E4F" w:rsidRPr="002C4803">
        <w:rPr>
          <w:rFonts w:cs="Calibri"/>
          <w:b/>
          <w:spacing w:val="-2"/>
          <w:sz w:val="16"/>
          <w:szCs w:val="16"/>
          <w:lang w:val="pt-BR"/>
        </w:rPr>
        <w:t>/</w:t>
      </w:r>
      <w:r w:rsidR="003A4E4F">
        <w:rPr>
          <w:rFonts w:cs="Calibri"/>
          <w:b/>
          <w:spacing w:val="-2"/>
          <w:sz w:val="16"/>
          <w:szCs w:val="16"/>
          <w:lang w:val="pt-BR"/>
        </w:rPr>
        <w:t>2</w:t>
      </w:r>
      <w:r w:rsidR="003A4E4F" w:rsidRPr="002C4803">
        <w:rPr>
          <w:rFonts w:cs="Calibri"/>
          <w:b/>
          <w:spacing w:val="-2"/>
          <w:sz w:val="16"/>
          <w:szCs w:val="16"/>
          <w:lang w:val="pt-BR"/>
        </w:rPr>
        <w:t>.</w:t>
      </w:r>
      <w:r w:rsidR="003A4E4F">
        <w:rPr>
          <w:rFonts w:cs="Calibri"/>
          <w:b/>
          <w:spacing w:val="-2"/>
          <w:sz w:val="16"/>
          <w:szCs w:val="16"/>
          <w:lang w:val="pt-BR"/>
        </w:rPr>
        <w:t>1</w:t>
      </w:r>
      <w:r w:rsidR="003A4E4F" w:rsidRPr="002C4803">
        <w:rPr>
          <w:rFonts w:cs="Calibri"/>
          <w:b/>
          <w:spacing w:val="-2"/>
          <w:sz w:val="16"/>
          <w:szCs w:val="16"/>
          <w:lang w:val="pt-BR"/>
        </w:rPr>
        <w:t>/202</w:t>
      </w:r>
      <w:r w:rsidR="003A4E4F">
        <w:rPr>
          <w:rFonts w:cs="Calibri"/>
          <w:b/>
          <w:spacing w:val="-2"/>
          <w:sz w:val="16"/>
          <w:szCs w:val="16"/>
          <w:lang w:val="pt-BR"/>
        </w:rPr>
        <w:t>3</w:t>
      </w:r>
      <w:r w:rsidRPr="00C12A1D">
        <w:rPr>
          <w:rFonts w:ascii="Trebuchet MS" w:eastAsia="Times New Roman" w:hAnsi="Trebuchet MS" w:cs="Times New Roman"/>
          <w:sz w:val="20"/>
          <w:szCs w:val="20"/>
          <w:lang w:val="ro-RO" w:eastAsia="ro-RO"/>
        </w:rPr>
        <w:t>.</w:t>
      </w:r>
    </w:p>
    <w:p w:rsidR="00F27B39" w:rsidRPr="00C12A1D"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rsidR="005857F5" w:rsidRDefault="005857F5"/>
    <w:sectPr w:rsidR="005857F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B75" w:rsidRDefault="002E1B75">
      <w:pPr>
        <w:spacing w:after="0" w:line="240" w:lineRule="auto"/>
      </w:pPr>
      <w:r>
        <w:separator/>
      </w:r>
    </w:p>
  </w:endnote>
  <w:endnote w:type="continuationSeparator" w:id="0">
    <w:p w:rsidR="002E1B75" w:rsidRDefault="002E1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E4F" w:rsidRDefault="003A4E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E4F" w:rsidRDefault="003A4E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E4F" w:rsidRDefault="003A4E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B75" w:rsidRDefault="002E1B75">
      <w:pPr>
        <w:spacing w:after="0" w:line="240" w:lineRule="auto"/>
      </w:pPr>
      <w:r>
        <w:separator/>
      </w:r>
    </w:p>
  </w:footnote>
  <w:footnote w:type="continuationSeparator" w:id="0">
    <w:p w:rsidR="002E1B75" w:rsidRDefault="002E1B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E4F" w:rsidRDefault="003A4E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12A1D" w:rsidRPr="005059B0" w:rsidTr="008B47B3">
      <w:tc>
        <w:tcPr>
          <w:tcW w:w="8041" w:type="dxa"/>
          <w:tcBorders>
            <w:bottom w:val="single" w:sz="4" w:space="0" w:color="333333"/>
          </w:tcBorders>
        </w:tcPr>
        <w:p w:rsidR="00C12A1D" w:rsidRPr="005059B0" w:rsidRDefault="00C12A1D" w:rsidP="00C12A1D">
          <w:pPr>
            <w:pStyle w:val="5Normal"/>
            <w:spacing w:after="0"/>
            <w:rPr>
              <w:rFonts w:ascii="Trebuchet MS" w:hAnsi="Trebuchet MS" w:cs="Calibri"/>
              <w:b/>
              <w:sz w:val="16"/>
              <w:szCs w:val="16"/>
              <w:lang w:val="pt-BR"/>
            </w:rPr>
          </w:pPr>
          <w:r w:rsidRPr="005059B0">
            <w:rPr>
              <w:rFonts w:ascii="Trebuchet MS" w:hAnsi="Trebuchet MS" w:cs="Calibri"/>
              <w:b/>
              <w:sz w:val="16"/>
              <w:szCs w:val="16"/>
              <w:lang w:val="pt-BR"/>
            </w:rPr>
            <w:t xml:space="preserve">Programul Regional Sud-Vest </w:t>
          </w:r>
          <w:r w:rsidR="00C12CDB">
            <w:rPr>
              <w:rFonts w:ascii="Trebuchet MS" w:hAnsi="Trebuchet MS" w:cs="Calibri"/>
              <w:b/>
              <w:sz w:val="16"/>
              <w:szCs w:val="16"/>
              <w:lang w:val="pt-BR"/>
            </w:rPr>
            <w:t xml:space="preserve">Oltenia </w:t>
          </w:r>
          <w:r w:rsidRPr="005059B0">
            <w:rPr>
              <w:rFonts w:ascii="Trebuchet MS" w:hAnsi="Trebuchet MS" w:cs="Calibri"/>
              <w:b/>
              <w:sz w:val="16"/>
              <w:szCs w:val="16"/>
              <w:lang w:val="pt-BR"/>
            </w:rPr>
            <w:t>2021-2027</w:t>
          </w:r>
        </w:p>
        <w:p w:rsidR="00C12A1D" w:rsidRPr="005059B0" w:rsidRDefault="00C12A1D" w:rsidP="00C12A1D">
          <w:pPr>
            <w:pStyle w:val="5Normal"/>
            <w:spacing w:after="0"/>
            <w:rPr>
              <w:rFonts w:ascii="Trebuchet MS" w:hAnsi="Trebuchet MS" w:cs="Calibri"/>
              <w:b/>
              <w:color w:val="000000"/>
              <w:sz w:val="16"/>
              <w:szCs w:val="16"/>
            </w:rPr>
          </w:pPr>
          <w:proofErr w:type="spellStart"/>
          <w:r w:rsidRPr="005059B0">
            <w:rPr>
              <w:rFonts w:ascii="Trebuchet MS" w:hAnsi="Trebuchet MS" w:cs="Calibri"/>
              <w:b/>
              <w:sz w:val="16"/>
              <w:szCs w:val="16"/>
            </w:rPr>
            <w:t>Prioritatea</w:t>
          </w:r>
          <w:proofErr w:type="spellEnd"/>
          <w:r w:rsidRPr="005059B0">
            <w:rPr>
              <w:rFonts w:ascii="Trebuchet MS" w:hAnsi="Trebuchet MS" w:cs="Calibri"/>
              <w:b/>
              <w:sz w:val="16"/>
              <w:szCs w:val="16"/>
            </w:rPr>
            <w:t xml:space="preserve"> 3: </w:t>
          </w:r>
          <w:proofErr w:type="spellStart"/>
          <w:r w:rsidRPr="005059B0">
            <w:rPr>
              <w:rFonts w:ascii="Trebuchet MS" w:hAnsi="Trebuchet MS"/>
              <w:b/>
              <w:bCs/>
              <w:sz w:val="16"/>
              <w:szCs w:val="16"/>
            </w:rPr>
            <w:t>Eficienţa</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energetică</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și</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infrastructura</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verde</w:t>
          </w:r>
          <w:proofErr w:type="spellEnd"/>
        </w:p>
        <w:p w:rsidR="00C12A1D" w:rsidRDefault="00C12A1D" w:rsidP="00C12A1D">
          <w:pPr>
            <w:spacing w:after="0"/>
            <w:jc w:val="both"/>
            <w:rPr>
              <w:b/>
              <w:sz w:val="16"/>
              <w:szCs w:val="16"/>
            </w:rPr>
          </w:pPr>
          <w:proofErr w:type="spellStart"/>
          <w:r w:rsidRPr="005059B0">
            <w:rPr>
              <w:b/>
              <w:sz w:val="16"/>
              <w:szCs w:val="16"/>
            </w:rPr>
            <w:t>Obiectiv</w:t>
          </w:r>
          <w:proofErr w:type="spellEnd"/>
          <w:r w:rsidRPr="005059B0">
            <w:rPr>
              <w:b/>
              <w:sz w:val="16"/>
              <w:szCs w:val="16"/>
            </w:rPr>
            <w:t xml:space="preserve"> specific </w:t>
          </w:r>
          <w:r>
            <w:rPr>
              <w:b/>
              <w:sz w:val="16"/>
              <w:szCs w:val="16"/>
            </w:rPr>
            <w:t xml:space="preserve">2.1: </w:t>
          </w:r>
          <w:proofErr w:type="spellStart"/>
          <w:r>
            <w:rPr>
              <w:b/>
              <w:sz w:val="16"/>
              <w:szCs w:val="16"/>
            </w:rPr>
            <w:t>P</w:t>
          </w:r>
          <w:r w:rsidRPr="005059B0">
            <w:rPr>
              <w:b/>
              <w:sz w:val="16"/>
              <w:szCs w:val="16"/>
            </w:rPr>
            <w:t>romovarea</w:t>
          </w:r>
          <w:proofErr w:type="spellEnd"/>
          <w:r w:rsidRPr="005059B0">
            <w:rPr>
              <w:b/>
              <w:sz w:val="16"/>
              <w:szCs w:val="16"/>
            </w:rPr>
            <w:t xml:space="preserve"> </w:t>
          </w:r>
          <w:proofErr w:type="spellStart"/>
          <w:r w:rsidRPr="005059B0">
            <w:rPr>
              <w:b/>
              <w:sz w:val="16"/>
              <w:szCs w:val="16"/>
            </w:rPr>
            <w:t>măsurilor</w:t>
          </w:r>
          <w:proofErr w:type="spellEnd"/>
          <w:r w:rsidRPr="005059B0">
            <w:rPr>
              <w:b/>
              <w:sz w:val="16"/>
              <w:szCs w:val="16"/>
            </w:rPr>
            <w:t xml:space="preserve"> de </w:t>
          </w:r>
          <w:proofErr w:type="spellStart"/>
          <w:r w:rsidRPr="005059B0">
            <w:rPr>
              <w:b/>
              <w:sz w:val="16"/>
              <w:szCs w:val="16"/>
            </w:rPr>
            <w:t>eficiență</w:t>
          </w:r>
          <w:proofErr w:type="spellEnd"/>
          <w:r w:rsidRPr="005059B0">
            <w:rPr>
              <w:b/>
              <w:sz w:val="16"/>
              <w:szCs w:val="16"/>
            </w:rPr>
            <w:t xml:space="preserve"> </w:t>
          </w:r>
          <w:proofErr w:type="spellStart"/>
          <w:r w:rsidRPr="005059B0">
            <w:rPr>
              <w:b/>
              <w:sz w:val="16"/>
              <w:szCs w:val="16"/>
            </w:rPr>
            <w:t>energetică</w:t>
          </w:r>
          <w:proofErr w:type="spellEnd"/>
          <w:r w:rsidRPr="005059B0">
            <w:rPr>
              <w:b/>
              <w:sz w:val="16"/>
              <w:szCs w:val="16"/>
            </w:rPr>
            <w:t xml:space="preserve"> </w:t>
          </w:r>
          <w:proofErr w:type="spellStart"/>
          <w:r w:rsidRPr="005059B0">
            <w:rPr>
              <w:b/>
              <w:sz w:val="16"/>
              <w:szCs w:val="16"/>
            </w:rPr>
            <w:t>și</w:t>
          </w:r>
          <w:proofErr w:type="spellEnd"/>
          <w:r w:rsidRPr="005059B0">
            <w:rPr>
              <w:b/>
              <w:sz w:val="16"/>
              <w:szCs w:val="16"/>
            </w:rPr>
            <w:t xml:space="preserve"> </w:t>
          </w:r>
          <w:proofErr w:type="spellStart"/>
          <w:r w:rsidRPr="005059B0">
            <w:rPr>
              <w:b/>
              <w:sz w:val="16"/>
              <w:szCs w:val="16"/>
            </w:rPr>
            <w:t>reducerea</w:t>
          </w:r>
          <w:proofErr w:type="spellEnd"/>
          <w:r w:rsidRPr="005059B0">
            <w:rPr>
              <w:b/>
              <w:sz w:val="16"/>
              <w:szCs w:val="16"/>
            </w:rPr>
            <w:t xml:space="preserve"> </w:t>
          </w:r>
          <w:proofErr w:type="spellStart"/>
          <w:r w:rsidRPr="005059B0">
            <w:rPr>
              <w:b/>
              <w:sz w:val="16"/>
              <w:szCs w:val="16"/>
            </w:rPr>
            <w:t>emisiilor</w:t>
          </w:r>
          <w:proofErr w:type="spellEnd"/>
          <w:r w:rsidRPr="005059B0">
            <w:rPr>
              <w:b/>
              <w:sz w:val="16"/>
              <w:szCs w:val="16"/>
            </w:rPr>
            <w:t xml:space="preserve"> de gaze cu </w:t>
          </w:r>
          <w:proofErr w:type="spellStart"/>
          <w:r w:rsidRPr="005059B0">
            <w:rPr>
              <w:b/>
              <w:sz w:val="16"/>
              <w:szCs w:val="16"/>
            </w:rPr>
            <w:t>efect</w:t>
          </w:r>
          <w:proofErr w:type="spellEnd"/>
          <w:r w:rsidRPr="005059B0">
            <w:rPr>
              <w:b/>
              <w:sz w:val="16"/>
              <w:szCs w:val="16"/>
            </w:rPr>
            <w:t xml:space="preserve"> de </w:t>
          </w:r>
          <w:proofErr w:type="spellStart"/>
          <w:r w:rsidRPr="005059B0">
            <w:rPr>
              <w:b/>
              <w:sz w:val="16"/>
              <w:szCs w:val="16"/>
            </w:rPr>
            <w:t>seră</w:t>
          </w:r>
          <w:proofErr w:type="spellEnd"/>
        </w:p>
        <w:p w:rsidR="00C12A1D" w:rsidRPr="005059B0" w:rsidRDefault="00C12A1D" w:rsidP="00C12A1D">
          <w:pPr>
            <w:spacing w:after="0"/>
            <w:jc w:val="both"/>
            <w:rPr>
              <w:b/>
              <w:sz w:val="16"/>
              <w:szCs w:val="16"/>
            </w:rPr>
          </w:pPr>
          <w:proofErr w:type="spellStart"/>
          <w:r>
            <w:rPr>
              <w:rFonts w:cs="Calibri"/>
              <w:b/>
              <w:sz w:val="16"/>
              <w:szCs w:val="16"/>
            </w:rPr>
            <w:t>Operaţiunea</w:t>
          </w:r>
          <w:proofErr w:type="spellEnd"/>
          <w:r>
            <w:rPr>
              <w:rFonts w:cs="Calibri"/>
              <w:b/>
              <w:sz w:val="16"/>
              <w:szCs w:val="16"/>
            </w:rPr>
            <w:t xml:space="preserve"> A - </w:t>
          </w:r>
          <w:proofErr w:type="spellStart"/>
          <w:r>
            <w:rPr>
              <w:rFonts w:cs="Calibri"/>
              <w:b/>
              <w:sz w:val="16"/>
              <w:szCs w:val="16"/>
            </w:rPr>
            <w:t>I</w:t>
          </w:r>
          <w:r w:rsidRPr="005059B0">
            <w:rPr>
              <w:rFonts w:cs="Calibri"/>
              <w:b/>
              <w:sz w:val="16"/>
              <w:szCs w:val="16"/>
            </w:rPr>
            <w:t>nvestiții</w:t>
          </w:r>
          <w:proofErr w:type="spellEnd"/>
          <w:r w:rsidRPr="005059B0">
            <w:rPr>
              <w:rFonts w:cs="Calibri"/>
              <w:b/>
              <w:sz w:val="16"/>
              <w:szCs w:val="16"/>
            </w:rPr>
            <w:t xml:space="preserve"> </w:t>
          </w:r>
          <w:proofErr w:type="spellStart"/>
          <w:r w:rsidRPr="005059B0">
            <w:rPr>
              <w:rFonts w:cs="Calibri"/>
              <w:b/>
              <w:sz w:val="16"/>
              <w:szCs w:val="16"/>
            </w:rPr>
            <w:t>în</w:t>
          </w:r>
          <w:proofErr w:type="spellEnd"/>
          <w:r w:rsidRPr="005059B0">
            <w:rPr>
              <w:rFonts w:cs="Calibri"/>
              <w:b/>
              <w:sz w:val="16"/>
              <w:szCs w:val="16"/>
            </w:rPr>
            <w:t xml:space="preserve"> </w:t>
          </w:r>
          <w:proofErr w:type="spellStart"/>
          <w:r w:rsidRPr="005059B0">
            <w:rPr>
              <w:rFonts w:cs="Calibri"/>
              <w:b/>
              <w:sz w:val="16"/>
              <w:szCs w:val="16"/>
            </w:rPr>
            <w:t>clădirile</w:t>
          </w:r>
          <w:proofErr w:type="spellEnd"/>
          <w:r w:rsidRPr="005059B0">
            <w:rPr>
              <w:rFonts w:cs="Calibri"/>
              <w:b/>
              <w:sz w:val="16"/>
              <w:szCs w:val="16"/>
            </w:rPr>
            <w:t xml:space="preserve"> </w:t>
          </w:r>
          <w:proofErr w:type="spellStart"/>
          <w:r w:rsidRPr="005059B0">
            <w:rPr>
              <w:rFonts w:cs="Calibri"/>
              <w:b/>
              <w:sz w:val="16"/>
              <w:szCs w:val="16"/>
            </w:rPr>
            <w:t>publice</w:t>
          </w:r>
          <w:proofErr w:type="spellEnd"/>
          <w:r w:rsidRPr="005059B0">
            <w:rPr>
              <w:rFonts w:cs="Calibri"/>
              <w:b/>
              <w:sz w:val="16"/>
              <w:szCs w:val="16"/>
            </w:rPr>
            <w:t xml:space="preserve"> </w:t>
          </w:r>
          <w:proofErr w:type="spellStart"/>
          <w:r w:rsidRPr="005059B0">
            <w:rPr>
              <w:rFonts w:cs="Calibri"/>
              <w:b/>
              <w:sz w:val="16"/>
              <w:szCs w:val="16"/>
            </w:rPr>
            <w:t>în</w:t>
          </w:r>
          <w:proofErr w:type="spellEnd"/>
          <w:r w:rsidRPr="005059B0">
            <w:rPr>
              <w:rFonts w:cs="Calibri"/>
              <w:b/>
              <w:sz w:val="16"/>
              <w:szCs w:val="16"/>
            </w:rPr>
            <w:t xml:space="preserve"> </w:t>
          </w:r>
          <w:proofErr w:type="spellStart"/>
          <w:r w:rsidRPr="005059B0">
            <w:rPr>
              <w:rFonts w:cs="Calibri"/>
              <w:b/>
              <w:sz w:val="16"/>
              <w:szCs w:val="16"/>
            </w:rPr>
            <w:t>vederea</w:t>
          </w:r>
          <w:proofErr w:type="spellEnd"/>
          <w:r w:rsidRPr="005059B0">
            <w:rPr>
              <w:rFonts w:cs="Calibri"/>
              <w:b/>
              <w:sz w:val="16"/>
              <w:szCs w:val="16"/>
            </w:rPr>
            <w:t xml:space="preserve"> </w:t>
          </w:r>
          <w:proofErr w:type="spellStart"/>
          <w:r w:rsidRPr="005059B0">
            <w:rPr>
              <w:rFonts w:cs="Calibri"/>
              <w:b/>
              <w:sz w:val="16"/>
              <w:szCs w:val="16"/>
            </w:rPr>
            <w:t>asigurării</w:t>
          </w:r>
          <w:proofErr w:type="spellEnd"/>
          <w:r w:rsidRPr="005059B0">
            <w:rPr>
              <w:rFonts w:cs="Calibri"/>
              <w:b/>
              <w:sz w:val="16"/>
              <w:szCs w:val="16"/>
            </w:rPr>
            <w:t>/</w:t>
          </w:r>
          <w:proofErr w:type="spellStart"/>
          <w:r w:rsidRPr="005059B0">
            <w:rPr>
              <w:rFonts w:cs="Calibri"/>
              <w:b/>
              <w:sz w:val="16"/>
              <w:szCs w:val="16"/>
            </w:rPr>
            <w:t>creșterii</w:t>
          </w:r>
          <w:proofErr w:type="spellEnd"/>
          <w:r w:rsidRPr="005059B0">
            <w:rPr>
              <w:rFonts w:cs="Calibri"/>
              <w:b/>
              <w:sz w:val="16"/>
              <w:szCs w:val="16"/>
            </w:rPr>
            <w:t xml:space="preserve"> </w:t>
          </w:r>
          <w:proofErr w:type="spellStart"/>
          <w:r w:rsidRPr="005059B0">
            <w:rPr>
              <w:rFonts w:cs="Calibri"/>
              <w:b/>
              <w:sz w:val="16"/>
              <w:szCs w:val="16"/>
            </w:rPr>
            <w:t>eficienței</w:t>
          </w:r>
          <w:proofErr w:type="spellEnd"/>
          <w:r w:rsidRPr="005059B0">
            <w:rPr>
              <w:rFonts w:cs="Calibri"/>
              <w:b/>
              <w:sz w:val="16"/>
              <w:szCs w:val="16"/>
            </w:rPr>
            <w:t xml:space="preserve"> </w:t>
          </w:r>
          <w:proofErr w:type="spellStart"/>
          <w:r w:rsidRPr="005059B0">
            <w:rPr>
              <w:rFonts w:cs="Calibri"/>
              <w:b/>
              <w:sz w:val="16"/>
              <w:szCs w:val="16"/>
            </w:rPr>
            <w:t>energetice</w:t>
          </w:r>
          <w:proofErr w:type="spellEnd"/>
          <w:r w:rsidRPr="005059B0">
            <w:rPr>
              <w:rFonts w:cs="Calibri"/>
              <w:b/>
              <w:sz w:val="16"/>
              <w:szCs w:val="16"/>
            </w:rPr>
            <w:t xml:space="preserve"> </w:t>
          </w:r>
          <w:proofErr w:type="spellStart"/>
          <w:r w:rsidRPr="005059B0">
            <w:rPr>
              <w:rFonts w:cs="Calibri"/>
              <w:b/>
              <w:sz w:val="16"/>
              <w:szCs w:val="16"/>
            </w:rPr>
            <w:t>și</w:t>
          </w:r>
          <w:proofErr w:type="spellEnd"/>
          <w:r w:rsidRPr="005059B0">
            <w:rPr>
              <w:rFonts w:cs="Calibri"/>
              <w:b/>
              <w:sz w:val="16"/>
              <w:szCs w:val="16"/>
            </w:rPr>
            <w:t xml:space="preserve"> </w:t>
          </w:r>
          <w:proofErr w:type="spellStart"/>
          <w:r w:rsidRPr="005059B0">
            <w:rPr>
              <w:rFonts w:cs="Calibri"/>
              <w:b/>
              <w:sz w:val="16"/>
              <w:szCs w:val="16"/>
            </w:rPr>
            <w:t>măsuri</w:t>
          </w:r>
          <w:proofErr w:type="spellEnd"/>
          <w:r w:rsidRPr="005059B0">
            <w:rPr>
              <w:rFonts w:cs="Calibri"/>
              <w:b/>
              <w:sz w:val="16"/>
              <w:szCs w:val="16"/>
            </w:rPr>
            <w:t xml:space="preserve"> </w:t>
          </w:r>
          <w:proofErr w:type="spellStart"/>
          <w:r w:rsidRPr="005059B0">
            <w:rPr>
              <w:rFonts w:cs="Calibri"/>
              <w:b/>
              <w:sz w:val="16"/>
              <w:szCs w:val="16"/>
            </w:rPr>
            <w:t>pentru</w:t>
          </w:r>
          <w:proofErr w:type="spellEnd"/>
          <w:r w:rsidRPr="005059B0">
            <w:rPr>
              <w:rFonts w:cs="Calibri"/>
              <w:b/>
              <w:sz w:val="16"/>
              <w:szCs w:val="16"/>
            </w:rPr>
            <w:t xml:space="preserve"> </w:t>
          </w:r>
          <w:proofErr w:type="spellStart"/>
          <w:r w:rsidRPr="005059B0">
            <w:rPr>
              <w:rFonts w:cs="Calibri"/>
              <w:b/>
              <w:sz w:val="16"/>
              <w:szCs w:val="16"/>
            </w:rPr>
            <w:t>utilizarea</w:t>
          </w:r>
          <w:proofErr w:type="spellEnd"/>
          <w:r w:rsidRPr="005059B0">
            <w:rPr>
              <w:rFonts w:cs="Calibri"/>
              <w:b/>
              <w:sz w:val="16"/>
              <w:szCs w:val="16"/>
            </w:rPr>
            <w:t xml:space="preserve"> </w:t>
          </w:r>
          <w:proofErr w:type="spellStart"/>
          <w:r w:rsidRPr="005059B0">
            <w:rPr>
              <w:rFonts w:cs="Calibri"/>
              <w:b/>
              <w:sz w:val="16"/>
              <w:szCs w:val="16"/>
            </w:rPr>
            <w:t>uno</w:t>
          </w:r>
          <w:r>
            <w:rPr>
              <w:rFonts w:cs="Calibri"/>
              <w:b/>
              <w:sz w:val="16"/>
              <w:szCs w:val="16"/>
            </w:rPr>
            <w:t>r</w:t>
          </w:r>
          <w:proofErr w:type="spellEnd"/>
          <w:r>
            <w:rPr>
              <w:rFonts w:cs="Calibri"/>
              <w:b/>
              <w:sz w:val="16"/>
              <w:szCs w:val="16"/>
            </w:rPr>
            <w:t xml:space="preserve"> </w:t>
          </w:r>
          <w:proofErr w:type="spellStart"/>
          <w:r>
            <w:rPr>
              <w:rFonts w:cs="Calibri"/>
              <w:b/>
              <w:sz w:val="16"/>
              <w:szCs w:val="16"/>
            </w:rPr>
            <w:t>surse</w:t>
          </w:r>
          <w:proofErr w:type="spellEnd"/>
          <w:r>
            <w:rPr>
              <w:rFonts w:cs="Calibri"/>
              <w:b/>
              <w:sz w:val="16"/>
              <w:szCs w:val="16"/>
            </w:rPr>
            <w:t xml:space="preserve"> </w:t>
          </w:r>
          <w:proofErr w:type="spellStart"/>
          <w:r>
            <w:rPr>
              <w:rFonts w:cs="Calibri"/>
              <w:b/>
              <w:sz w:val="16"/>
              <w:szCs w:val="16"/>
            </w:rPr>
            <w:t>regenerabile</w:t>
          </w:r>
          <w:proofErr w:type="spellEnd"/>
          <w:r>
            <w:rPr>
              <w:rFonts w:cs="Calibri"/>
              <w:b/>
              <w:sz w:val="16"/>
              <w:szCs w:val="16"/>
            </w:rPr>
            <w:t xml:space="preserve"> de </w:t>
          </w:r>
          <w:proofErr w:type="spellStart"/>
          <w:r>
            <w:rPr>
              <w:rFonts w:cs="Calibri"/>
              <w:b/>
              <w:sz w:val="16"/>
              <w:szCs w:val="16"/>
            </w:rPr>
            <w:t>energie</w:t>
          </w:r>
          <w:proofErr w:type="spellEnd"/>
        </w:p>
      </w:tc>
      <w:tc>
        <w:tcPr>
          <w:tcW w:w="1156" w:type="dxa"/>
          <w:tcBorders>
            <w:bottom w:val="single" w:sz="4" w:space="0" w:color="333333"/>
          </w:tcBorders>
        </w:tcPr>
        <w:p w:rsidR="00C12A1D" w:rsidRPr="005059B0" w:rsidRDefault="00C12A1D" w:rsidP="00C12A1D">
          <w:pPr>
            <w:tabs>
              <w:tab w:val="center" w:pos="4536"/>
              <w:tab w:val="right" w:pos="9072"/>
            </w:tabs>
            <w:spacing w:after="0"/>
            <w:jc w:val="both"/>
            <w:rPr>
              <w:rFonts w:cs="Calibri"/>
              <w:b/>
              <w:sz w:val="16"/>
              <w:szCs w:val="16"/>
            </w:rPr>
          </w:pPr>
        </w:p>
      </w:tc>
    </w:tr>
    <w:tr w:rsidR="00C12A1D" w:rsidRPr="005059B0" w:rsidTr="008B47B3">
      <w:trPr>
        <w:cantSplit/>
      </w:trPr>
      <w:tc>
        <w:tcPr>
          <w:tcW w:w="9197" w:type="dxa"/>
          <w:gridSpan w:val="2"/>
          <w:tcBorders>
            <w:top w:val="nil"/>
            <w:bottom w:val="nil"/>
          </w:tcBorders>
        </w:tcPr>
        <w:p w:rsidR="00C12A1D" w:rsidRPr="005059B0" w:rsidRDefault="00C12A1D" w:rsidP="00C12A1D">
          <w:pPr>
            <w:tabs>
              <w:tab w:val="center" w:pos="4536"/>
              <w:tab w:val="right" w:pos="9072"/>
            </w:tabs>
            <w:spacing w:after="0"/>
            <w:jc w:val="both"/>
            <w:rPr>
              <w:rFonts w:cs="Calibri"/>
              <w:b/>
              <w:bCs/>
              <w:sz w:val="16"/>
              <w:szCs w:val="16"/>
            </w:rPr>
          </w:pPr>
          <w:r>
            <w:rPr>
              <w:rFonts w:cs="Calibri"/>
              <w:b/>
              <w:bCs/>
              <w:sz w:val="16"/>
              <w:szCs w:val="16"/>
            </w:rPr>
            <w:t xml:space="preserve">                                                                      </w:t>
          </w:r>
          <w:proofErr w:type="spellStart"/>
          <w:r w:rsidRPr="005059B0">
            <w:rPr>
              <w:rFonts w:cs="Calibri"/>
              <w:b/>
              <w:bCs/>
              <w:sz w:val="16"/>
              <w:szCs w:val="16"/>
            </w:rPr>
            <w:t>Ghidul</w:t>
          </w:r>
          <w:proofErr w:type="spellEnd"/>
          <w:r w:rsidRPr="005059B0">
            <w:rPr>
              <w:rFonts w:cs="Calibri"/>
              <w:b/>
              <w:bCs/>
              <w:sz w:val="16"/>
              <w:szCs w:val="16"/>
            </w:rPr>
            <w:t xml:space="preserve"> </w:t>
          </w:r>
          <w:proofErr w:type="spellStart"/>
          <w:r w:rsidRPr="005059B0">
            <w:rPr>
              <w:rFonts w:cs="Calibri"/>
              <w:b/>
              <w:bCs/>
              <w:sz w:val="16"/>
              <w:szCs w:val="16"/>
            </w:rPr>
            <w:t>Solicitantului</w:t>
          </w:r>
          <w:proofErr w:type="spellEnd"/>
          <w:r w:rsidRPr="005059B0">
            <w:rPr>
              <w:rFonts w:cs="Calibri"/>
              <w:b/>
              <w:bCs/>
              <w:sz w:val="16"/>
              <w:szCs w:val="16"/>
            </w:rPr>
            <w:t xml:space="preserve"> - </w:t>
          </w:r>
          <w:proofErr w:type="spellStart"/>
          <w:r w:rsidRPr="005059B0">
            <w:rPr>
              <w:rFonts w:cs="Calibri"/>
              <w:b/>
              <w:bCs/>
              <w:sz w:val="16"/>
              <w:szCs w:val="16"/>
            </w:rPr>
            <w:t>Apel</w:t>
          </w:r>
          <w:proofErr w:type="spellEnd"/>
          <w:r w:rsidRPr="005059B0">
            <w:rPr>
              <w:rFonts w:cs="Calibri"/>
              <w:b/>
              <w:bCs/>
              <w:sz w:val="16"/>
              <w:szCs w:val="16"/>
            </w:rPr>
            <w:t xml:space="preserve"> de </w:t>
          </w:r>
          <w:proofErr w:type="spellStart"/>
          <w:r w:rsidRPr="005059B0">
            <w:rPr>
              <w:rFonts w:cs="Calibri"/>
              <w:b/>
              <w:bCs/>
              <w:sz w:val="16"/>
              <w:szCs w:val="16"/>
            </w:rPr>
            <w:t>proiecte</w:t>
          </w:r>
          <w:proofErr w:type="spellEnd"/>
          <w:r w:rsidRPr="005059B0">
            <w:rPr>
              <w:rFonts w:cs="Calibri"/>
              <w:b/>
              <w:bCs/>
              <w:sz w:val="16"/>
              <w:szCs w:val="16"/>
            </w:rPr>
            <w:t xml:space="preserve"> </w:t>
          </w:r>
          <w:proofErr w:type="spellStart"/>
          <w:r w:rsidRPr="005059B0">
            <w:rPr>
              <w:rFonts w:cs="Calibri"/>
              <w:b/>
              <w:bCs/>
              <w:sz w:val="16"/>
              <w:szCs w:val="16"/>
            </w:rPr>
            <w:t>nr</w:t>
          </w:r>
          <w:proofErr w:type="spellEnd"/>
          <w:r w:rsidRPr="005059B0">
            <w:rPr>
              <w:rFonts w:cs="Calibri"/>
              <w:b/>
              <w:bCs/>
              <w:sz w:val="16"/>
              <w:szCs w:val="16"/>
            </w:rPr>
            <w:t xml:space="preserve">. </w:t>
          </w:r>
          <w:r w:rsidR="003A4E4F" w:rsidRPr="002C4803">
            <w:rPr>
              <w:rFonts w:cs="Calibri"/>
              <w:b/>
              <w:spacing w:val="-2"/>
              <w:sz w:val="16"/>
              <w:szCs w:val="16"/>
              <w:lang w:val="pt-BR"/>
            </w:rPr>
            <w:t>PR SV/1/</w:t>
          </w:r>
          <w:r w:rsidR="003A4E4F">
            <w:rPr>
              <w:rFonts w:cs="Calibri"/>
              <w:b/>
              <w:spacing w:val="-2"/>
              <w:sz w:val="16"/>
              <w:szCs w:val="16"/>
              <w:lang w:val="pt-BR"/>
            </w:rPr>
            <w:t>3A</w:t>
          </w:r>
          <w:r w:rsidR="003A4E4F" w:rsidRPr="002C4803">
            <w:rPr>
              <w:rFonts w:cs="Calibri"/>
              <w:b/>
              <w:spacing w:val="-2"/>
              <w:sz w:val="16"/>
              <w:szCs w:val="16"/>
              <w:lang w:val="pt-BR"/>
            </w:rPr>
            <w:t>/</w:t>
          </w:r>
          <w:r w:rsidR="003A4E4F">
            <w:rPr>
              <w:rFonts w:cs="Calibri"/>
              <w:b/>
              <w:spacing w:val="-2"/>
              <w:sz w:val="16"/>
              <w:szCs w:val="16"/>
              <w:lang w:val="pt-BR"/>
            </w:rPr>
            <w:t>2</w:t>
          </w:r>
          <w:r w:rsidR="003A4E4F" w:rsidRPr="002C4803">
            <w:rPr>
              <w:rFonts w:cs="Calibri"/>
              <w:b/>
              <w:spacing w:val="-2"/>
              <w:sz w:val="16"/>
              <w:szCs w:val="16"/>
              <w:lang w:val="pt-BR"/>
            </w:rPr>
            <w:t>.</w:t>
          </w:r>
          <w:r w:rsidR="003A4E4F">
            <w:rPr>
              <w:rFonts w:cs="Calibri"/>
              <w:b/>
              <w:spacing w:val="-2"/>
              <w:sz w:val="16"/>
              <w:szCs w:val="16"/>
              <w:lang w:val="pt-BR"/>
            </w:rPr>
            <w:t>1</w:t>
          </w:r>
          <w:r w:rsidR="003A4E4F" w:rsidRPr="002C4803">
            <w:rPr>
              <w:rFonts w:cs="Calibri"/>
              <w:b/>
              <w:spacing w:val="-2"/>
              <w:sz w:val="16"/>
              <w:szCs w:val="16"/>
              <w:lang w:val="pt-BR"/>
            </w:rPr>
            <w:t>/202</w:t>
          </w:r>
          <w:r w:rsidR="003A4E4F">
            <w:rPr>
              <w:rFonts w:cs="Calibri"/>
              <w:b/>
              <w:spacing w:val="-2"/>
              <w:sz w:val="16"/>
              <w:szCs w:val="16"/>
              <w:lang w:val="pt-BR"/>
            </w:rPr>
            <w:t>3</w:t>
          </w:r>
          <w:bookmarkStart w:id="1" w:name="_GoBack"/>
          <w:bookmarkEnd w:id="1"/>
          <w:r>
            <w:rPr>
              <w:rFonts w:cs="Calibri"/>
              <w:b/>
              <w:bCs/>
              <w:sz w:val="16"/>
              <w:szCs w:val="16"/>
            </w:rPr>
            <w:t>- Model K</w:t>
          </w:r>
        </w:p>
      </w:tc>
    </w:tr>
  </w:tbl>
  <w:p w:rsidR="00BA41EB" w:rsidRPr="00C12A1D" w:rsidRDefault="003A4E4F" w:rsidP="00C12A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E4F" w:rsidRDefault="003A4E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2E1B75"/>
    <w:rsid w:val="00331E21"/>
    <w:rsid w:val="003A4E4F"/>
    <w:rsid w:val="005857F5"/>
    <w:rsid w:val="00883212"/>
    <w:rsid w:val="008B0289"/>
    <w:rsid w:val="008D47C6"/>
    <w:rsid w:val="00AD0135"/>
    <w:rsid w:val="00C12A1D"/>
    <w:rsid w:val="00C12CDB"/>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C12A1D"/>
    <w:rPr>
      <w:rFonts w:ascii="Verdana" w:hAnsi="Verdana"/>
      <w:spacing w:val="-2"/>
      <w:szCs w:val="24"/>
    </w:rPr>
  </w:style>
  <w:style w:type="paragraph" w:customStyle="1" w:styleId="5Normal">
    <w:name w:val="5 Normal"/>
    <w:basedOn w:val="Normal"/>
    <w:link w:val="5NormalChar"/>
    <w:qFormat/>
    <w:rsid w:val="00C12A1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255</Words>
  <Characters>1479</Characters>
  <Application>Microsoft Office Word</Application>
  <DocSecurity>0</DocSecurity>
  <Lines>12</Lines>
  <Paragraphs>3</Paragraphs>
  <ScaleCrop>false</ScaleCrop>
  <Company>HP</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Roxana Iacob</cp:lastModifiedBy>
  <cp:revision>8</cp:revision>
  <dcterms:created xsi:type="dcterms:W3CDTF">2022-10-02T08:00:00Z</dcterms:created>
  <dcterms:modified xsi:type="dcterms:W3CDTF">2023-06-23T09:36:00Z</dcterms:modified>
</cp:coreProperties>
</file>